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F89" w:rsidRDefault="00793EEA">
      <w:pPr>
        <w:pStyle w:val="BodyText"/>
        <w:spacing w:before="11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6416040</wp:posOffset>
                </wp:positionH>
                <wp:positionV relativeFrom="page">
                  <wp:posOffset>879475</wp:posOffset>
                </wp:positionV>
                <wp:extent cx="751840" cy="916305"/>
                <wp:effectExtent l="15240" t="22225" r="13970" b="0"/>
                <wp:wrapNone/>
                <wp:docPr id="8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1840" cy="916305"/>
                          <a:chOff x="10104" y="1385"/>
                          <a:chExt cx="1184" cy="1443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90" y="1442"/>
                            <a:ext cx="1040" cy="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0133" y="259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274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7"/>
                        <wps:cNvSpPr>
                          <a:spLocks/>
                        </wps:cNvSpPr>
                        <wps:spPr bwMode="auto">
                          <a:xfrm>
                            <a:off x="10080" y="13255"/>
                            <a:ext cx="1181" cy="1181"/>
                          </a:xfrm>
                          <a:custGeom>
                            <a:avLst/>
                            <a:gdLst>
                              <a:gd name="T0" fmla="+- 0 11244 10080"/>
                              <a:gd name="T1" fmla="*/ T0 w 1181"/>
                              <a:gd name="T2" fmla="+- 0 2568 13255"/>
                              <a:gd name="T3" fmla="*/ 2568 h 1181"/>
                              <a:gd name="T4" fmla="+- 0 11244 10080"/>
                              <a:gd name="T5" fmla="*/ T4 w 1181"/>
                              <a:gd name="T6" fmla="+- 0 1385 13255"/>
                              <a:gd name="T7" fmla="*/ 1385 h 1181"/>
                              <a:gd name="T8" fmla="+- 0 10104 10080"/>
                              <a:gd name="T9" fmla="*/ T8 w 1181"/>
                              <a:gd name="T10" fmla="+- 0 1407 13255"/>
                              <a:gd name="T11" fmla="*/ 1407 h 1181"/>
                              <a:gd name="T12" fmla="+- 0 11287 10080"/>
                              <a:gd name="T13" fmla="*/ T12 w 1181"/>
                              <a:gd name="T14" fmla="+- 0 1407 13255"/>
                              <a:gd name="T15" fmla="*/ 1407 h 1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181" h="1181">
                                <a:moveTo>
                                  <a:pt x="1164" y="-10687"/>
                                </a:moveTo>
                                <a:lnTo>
                                  <a:pt x="1164" y="-11870"/>
                                </a:lnTo>
                                <a:moveTo>
                                  <a:pt x="24" y="-11848"/>
                                </a:moveTo>
                                <a:lnTo>
                                  <a:pt x="1207" y="-11848"/>
                                </a:lnTo>
                              </a:path>
                            </a:pathLst>
                          </a:custGeom>
                          <a:noFill/>
                          <a:ln w="229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2C033C" id="Group 6" o:spid="_x0000_s1026" style="position:absolute;margin-left:505.2pt;margin-top:69.25pt;width:59.2pt;height:72.15pt;z-index:251656704;mso-position-horizontal-relative:page;mso-position-vertical-relative:page" coordorigin="10104,1385" coordsize="1184,14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left:10190;top:1442;width:1040;height:1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">
                  <v:imagedata r:id="rId8" o:title=""/>
                </v:shape>
                <v:line id="Line 8" o:spid="_x0000_s1028" style="position:absolute;visibility:visible;mso-wrap-style:square" from="10133,2597" to="10133,2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" strokeweight=".76381mm"/>
                <v:shape id="AutoShape 7" o:spid="_x0000_s1029" style="position:absolute;left:10080;top:13255;width:1181;height:1181;visibility:visible;mso-wrap-style:square;v-text-anchor:top" coordsize="1181,1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" path="m1164,-10687r,-1183m24,-11848r1183,e" filled="f" strokeweight=".63633mm">
                  <v:path arrowok="t" o:connecttype="custom" o:connectlocs="1164,2568;1164,1385;24,1407;1207,1407" o:connectangles="0,0,0,0"/>
                </v:shape>
                <w10:wrap anchorx="page" anchory="page"/>
              </v:group>
            </w:pict>
          </mc:Fallback>
        </mc:AlternateContent>
      </w:r>
    </w:p>
    <w:p w:rsidR="00371F89" w:rsidRDefault="00270278">
      <w:pPr>
        <w:spacing w:before="87"/>
        <w:ind w:left="922"/>
        <w:jc w:val="center"/>
        <w:rPr>
          <w:b/>
          <w:sz w:val="32"/>
        </w:rPr>
      </w:pPr>
      <w:r>
        <w:rPr>
          <w:noProof/>
        </w:rPr>
        <w:drawing>
          <wp:anchor distT="0" distB="0" distL="0" distR="0" simplePos="0" relativeHeight="251655680" behindDoc="0" locked="0" layoutInCell="1" allowOverlap="1">
            <wp:simplePos x="0" y="0"/>
            <wp:positionH relativeFrom="page">
              <wp:posOffset>724077</wp:posOffset>
            </wp:positionH>
            <wp:positionV relativeFrom="paragraph">
              <wp:posOffset>-135215</wp:posOffset>
            </wp:positionV>
            <wp:extent cx="902805" cy="911484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2805" cy="9114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</w:rPr>
        <w:t>United States Department of the Interior</w:t>
      </w:r>
    </w:p>
    <w:p w:rsidR="00371F89" w:rsidRDefault="00270278">
      <w:pPr>
        <w:spacing w:before="297"/>
        <w:ind w:left="857"/>
        <w:jc w:val="center"/>
        <w:rPr>
          <w:sz w:val="21"/>
        </w:rPr>
      </w:pPr>
      <w:r>
        <w:rPr>
          <w:w w:val="105"/>
          <w:sz w:val="21"/>
        </w:rPr>
        <w:t>FISH AND WILDLIFE SERVICE</w:t>
      </w:r>
    </w:p>
    <w:p w:rsidR="00371F89" w:rsidRDefault="00270278">
      <w:pPr>
        <w:spacing w:before="11" w:line="238" w:lineRule="exact"/>
        <w:ind w:left="858"/>
        <w:jc w:val="center"/>
        <w:rPr>
          <w:sz w:val="21"/>
        </w:rPr>
      </w:pPr>
      <w:r>
        <w:rPr>
          <w:w w:val="105"/>
          <w:sz w:val="21"/>
        </w:rPr>
        <w:t>WASHINGTON MARITIME NATIONAL WILDLIFE REFUGE COMPLEX</w:t>
      </w:r>
    </w:p>
    <w:p w:rsidR="00371F89" w:rsidRDefault="00270278">
      <w:pPr>
        <w:spacing w:line="258" w:lineRule="exact"/>
        <w:ind w:left="850"/>
        <w:jc w:val="center"/>
        <w:rPr>
          <w:sz w:val="23"/>
        </w:rPr>
      </w:pPr>
      <w:r>
        <w:rPr>
          <w:w w:val="95"/>
          <w:sz w:val="23"/>
        </w:rPr>
        <w:t>715 Holgerson</w:t>
      </w:r>
      <w:r>
        <w:rPr>
          <w:spacing w:val="-12"/>
          <w:w w:val="95"/>
          <w:sz w:val="23"/>
        </w:rPr>
        <w:t xml:space="preserve"> </w:t>
      </w:r>
      <w:r>
        <w:rPr>
          <w:w w:val="95"/>
          <w:sz w:val="23"/>
        </w:rPr>
        <w:t>Road</w:t>
      </w:r>
    </w:p>
    <w:p w:rsidR="00371F89" w:rsidRDefault="00270278">
      <w:pPr>
        <w:spacing w:line="252" w:lineRule="exact"/>
        <w:ind w:left="854"/>
        <w:jc w:val="center"/>
        <w:rPr>
          <w:sz w:val="21"/>
        </w:rPr>
      </w:pPr>
      <w:r>
        <w:rPr>
          <w:sz w:val="23"/>
        </w:rPr>
        <w:t xml:space="preserve">Sequim, </w:t>
      </w:r>
      <w:r>
        <w:rPr>
          <w:sz w:val="21"/>
        </w:rPr>
        <w:t>WA</w:t>
      </w:r>
      <w:r>
        <w:rPr>
          <w:spacing w:val="-3"/>
          <w:sz w:val="21"/>
        </w:rPr>
        <w:t xml:space="preserve"> </w:t>
      </w:r>
      <w:r>
        <w:rPr>
          <w:sz w:val="21"/>
        </w:rPr>
        <w:t>98382</w:t>
      </w:r>
    </w:p>
    <w:p w:rsidR="00371F89" w:rsidRDefault="00270278">
      <w:pPr>
        <w:tabs>
          <w:tab w:val="left" w:pos="2893"/>
        </w:tabs>
        <w:spacing w:line="255" w:lineRule="exact"/>
        <w:ind w:left="854"/>
        <w:jc w:val="center"/>
        <w:rPr>
          <w:sz w:val="21"/>
        </w:rPr>
      </w:pPr>
      <w:r>
        <w:rPr>
          <w:w w:val="105"/>
          <w:sz w:val="23"/>
        </w:rPr>
        <w:t>Tel: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1"/>
        </w:rPr>
        <w:t>(360) 457-8451</w:t>
      </w:r>
      <w:r>
        <w:rPr>
          <w:w w:val="105"/>
          <w:sz w:val="21"/>
        </w:rPr>
        <w:tab/>
      </w:r>
      <w:r>
        <w:rPr>
          <w:w w:val="105"/>
          <w:sz w:val="23"/>
        </w:rPr>
        <w:t xml:space="preserve">Fax: </w:t>
      </w:r>
      <w:r>
        <w:rPr>
          <w:w w:val="105"/>
          <w:sz w:val="21"/>
        </w:rPr>
        <w:t>(360)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457-9778</w:t>
      </w:r>
    </w:p>
    <w:p w:rsidR="00371F89" w:rsidRDefault="00793EEA">
      <w:pPr>
        <w:pStyle w:val="BodyText"/>
        <w:spacing w:before="9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934720</wp:posOffset>
                </wp:positionH>
                <wp:positionV relativeFrom="paragraph">
                  <wp:posOffset>179070</wp:posOffset>
                </wp:positionV>
                <wp:extent cx="5975985" cy="0"/>
                <wp:effectExtent l="10795" t="12700" r="13970" b="6350"/>
                <wp:wrapTopAndBottom/>
                <wp:docPr id="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5985" cy="0"/>
                        </a:xfrm>
                        <a:prstGeom prst="line">
                          <a:avLst/>
                        </a:prstGeom>
                        <a:noFill/>
                        <a:ln w="45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5CBF62" id="Line 5" o:spid="_x0000_s1026" style="position:absolute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3.6pt,14.1pt" to="544.1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BUlHQIAAEEEAAAOAAAAZHJzL2Uyb0RvYy54bWysU8GO2jAQvVfqP1i+QxIaWI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" strokeweight=".1272mm">
                <w10:wrap type="topAndBottom" anchorx="page"/>
              </v:line>
            </w:pict>
          </mc:Fallback>
        </mc:AlternateContent>
      </w:r>
    </w:p>
    <w:p w:rsidR="00371F89" w:rsidRDefault="00270278">
      <w:pPr>
        <w:spacing w:before="6" w:after="6" w:line="254" w:lineRule="auto"/>
        <w:ind w:left="3416" w:right="1204" w:hanging="1893"/>
        <w:rPr>
          <w:sz w:val="19"/>
        </w:rPr>
      </w:pPr>
      <w:r>
        <w:rPr>
          <w:w w:val="105"/>
          <w:sz w:val="19"/>
        </w:rPr>
        <w:t>San Juan Islands NWR - Flattery Rocks NWR - Copalis NWR - Quillayute Needles NWR Dungeness NWR - Protection Island NWR</w:t>
      </w:r>
    </w:p>
    <w:p w:rsidR="00371F89" w:rsidRDefault="00793EEA">
      <w:pPr>
        <w:pStyle w:val="BodyText"/>
        <w:spacing w:line="20" w:lineRule="exact"/>
        <w:ind w:left="42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5975985" cy="5080"/>
                <wp:effectExtent l="8255" t="11430" r="6985" b="2540"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5985" cy="5080"/>
                          <a:chOff x="0" y="0"/>
                          <a:chExt cx="9411" cy="8"/>
                        </a:xfrm>
                      </wpg:grpSpPr>
                      <wps:wsp>
                        <wps:cNvPr id="6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9411" cy="0"/>
                          </a:xfrm>
                          <a:prstGeom prst="line">
                            <a:avLst/>
                          </a:prstGeom>
                          <a:noFill/>
                          <a:ln w="45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47483A" id="Group 3" o:spid="_x0000_s1026" style="width:470.55pt;height:.4pt;mso-position-horizontal-relative:char;mso-position-vertical-relative:line" coordsize="9411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">
                <v:line id="Line 4" o:spid="_x0000_s1027" style="position:absolute;visibility:visible;mso-wrap-style:square" from="0,4" to="941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" strokeweight=".1272mm"/>
                <w10:anchorlock/>
              </v:group>
            </w:pict>
          </mc:Fallback>
        </mc:AlternateContent>
      </w:r>
    </w:p>
    <w:p w:rsidR="00371F89" w:rsidRDefault="00270278">
      <w:pPr>
        <w:spacing w:before="7"/>
        <w:ind w:left="462"/>
        <w:rPr>
          <w:sz w:val="23"/>
        </w:rPr>
      </w:pPr>
      <w:r>
        <w:rPr>
          <w:w w:val="105"/>
          <w:sz w:val="23"/>
        </w:rPr>
        <w:t>In Reply Refer To:</w:t>
      </w:r>
    </w:p>
    <w:p w:rsidR="00371F89" w:rsidRDefault="00270278">
      <w:pPr>
        <w:spacing w:before="10"/>
        <w:ind w:left="464"/>
        <w:rPr>
          <w:sz w:val="23"/>
        </w:rPr>
      </w:pPr>
      <w:r>
        <w:rPr>
          <w:w w:val="105"/>
          <w:sz w:val="23"/>
        </w:rPr>
        <w:t>FWS/Rl /NWRS/FF01RWMT00</w:t>
      </w:r>
    </w:p>
    <w:p w:rsidR="00535A03" w:rsidRDefault="00535A03" w:rsidP="00535A03">
      <w:pPr>
        <w:tabs>
          <w:tab w:val="left" w:pos="1710"/>
        </w:tabs>
        <w:spacing w:before="5"/>
        <w:ind w:left="454" w:right="7440" w:firstLine="5"/>
        <w:rPr>
          <w:w w:val="105"/>
          <w:sz w:val="23"/>
        </w:rPr>
      </w:pPr>
    </w:p>
    <w:p w:rsidR="003B6F5C" w:rsidRDefault="00031EC8" w:rsidP="00535A03">
      <w:pPr>
        <w:tabs>
          <w:tab w:val="left" w:pos="1710"/>
        </w:tabs>
        <w:spacing w:before="5"/>
        <w:ind w:left="454" w:right="7440" w:firstLine="5"/>
        <w:rPr>
          <w:spacing w:val="-12"/>
          <w:w w:val="105"/>
          <w:sz w:val="23"/>
        </w:rPr>
      </w:pPr>
      <w:r>
        <w:rPr>
          <w:w w:val="105"/>
          <w:sz w:val="23"/>
        </w:rPr>
        <w:t xml:space="preserve">February </w:t>
      </w:r>
      <w:r w:rsidRPr="00535A03">
        <w:rPr>
          <w:w w:val="105"/>
          <w:sz w:val="23"/>
          <w:highlight w:val="yellow"/>
        </w:rPr>
        <w:t>x</w:t>
      </w:r>
      <w:r>
        <w:rPr>
          <w:w w:val="105"/>
          <w:sz w:val="23"/>
        </w:rPr>
        <w:t>, 2019</w:t>
      </w:r>
      <w:r w:rsidR="00270278">
        <w:rPr>
          <w:spacing w:val="-12"/>
          <w:w w:val="105"/>
          <w:sz w:val="23"/>
        </w:rPr>
        <w:t xml:space="preserve"> </w:t>
      </w:r>
    </w:p>
    <w:p w:rsidR="003B6F5C" w:rsidRDefault="003B6F5C" w:rsidP="00535A03">
      <w:pPr>
        <w:tabs>
          <w:tab w:val="left" w:pos="1710"/>
        </w:tabs>
        <w:spacing w:before="5"/>
        <w:ind w:left="454" w:right="7260" w:firstLine="5"/>
        <w:rPr>
          <w:spacing w:val="-12"/>
          <w:w w:val="105"/>
          <w:sz w:val="23"/>
        </w:rPr>
      </w:pPr>
    </w:p>
    <w:p w:rsidR="003B6F5C" w:rsidRDefault="003B6F5C" w:rsidP="00535A03">
      <w:pPr>
        <w:tabs>
          <w:tab w:val="left" w:pos="1710"/>
        </w:tabs>
        <w:spacing w:before="5"/>
        <w:ind w:left="454" w:right="6900" w:firstLine="5"/>
        <w:rPr>
          <w:w w:val="105"/>
          <w:sz w:val="23"/>
        </w:rPr>
      </w:pPr>
      <w:r>
        <w:rPr>
          <w:w w:val="105"/>
          <w:sz w:val="23"/>
        </w:rPr>
        <w:t>Pamela Sanguinetti</w:t>
      </w:r>
    </w:p>
    <w:p w:rsidR="003B6F5C" w:rsidRDefault="003B6F5C" w:rsidP="003B6F5C">
      <w:pPr>
        <w:tabs>
          <w:tab w:val="left" w:pos="1710"/>
        </w:tabs>
        <w:spacing w:before="5"/>
        <w:ind w:left="454" w:right="7610" w:firstLine="5"/>
        <w:rPr>
          <w:w w:val="105"/>
          <w:sz w:val="23"/>
        </w:rPr>
      </w:pPr>
      <w:r>
        <w:rPr>
          <w:w w:val="105"/>
          <w:sz w:val="23"/>
        </w:rPr>
        <w:t xml:space="preserve">P.O. Box 3755 </w:t>
      </w:r>
    </w:p>
    <w:p w:rsidR="003B6F5C" w:rsidRDefault="00535A03" w:rsidP="00535A03">
      <w:pPr>
        <w:tabs>
          <w:tab w:val="left" w:pos="1710"/>
        </w:tabs>
        <w:spacing w:before="5"/>
        <w:ind w:left="454" w:right="6090" w:firstLine="5"/>
        <w:rPr>
          <w:w w:val="105"/>
          <w:sz w:val="23"/>
        </w:rPr>
      </w:pPr>
      <w:r>
        <w:rPr>
          <w:w w:val="105"/>
          <w:sz w:val="23"/>
        </w:rPr>
        <w:t xml:space="preserve">Seattle, WA  </w:t>
      </w:r>
      <w:r w:rsidR="003B6F5C">
        <w:rPr>
          <w:w w:val="105"/>
          <w:sz w:val="23"/>
        </w:rPr>
        <w:t>98124-3755</w:t>
      </w:r>
    </w:p>
    <w:p w:rsidR="00C15F6B" w:rsidRDefault="00C15F6B" w:rsidP="003B6F5C">
      <w:pPr>
        <w:tabs>
          <w:tab w:val="left" w:pos="1710"/>
        </w:tabs>
        <w:spacing w:before="5" w:line="550" w:lineRule="atLeast"/>
        <w:ind w:left="454" w:right="7250" w:firstLine="5"/>
        <w:rPr>
          <w:w w:val="105"/>
          <w:sz w:val="23"/>
        </w:rPr>
      </w:pPr>
      <w:r>
        <w:rPr>
          <w:w w:val="105"/>
          <w:sz w:val="23"/>
        </w:rPr>
        <w:t>Dear Ms.</w:t>
      </w:r>
    </w:p>
    <w:p w:rsidR="00371F89" w:rsidRDefault="003B6F5C" w:rsidP="003B6F5C">
      <w:pPr>
        <w:tabs>
          <w:tab w:val="left" w:pos="1710"/>
        </w:tabs>
        <w:spacing w:before="5" w:line="550" w:lineRule="atLeast"/>
        <w:ind w:left="454" w:right="7250" w:firstLine="5"/>
        <w:rPr>
          <w:sz w:val="23"/>
        </w:rPr>
      </w:pPr>
      <w:r>
        <w:rPr>
          <w:w w:val="105"/>
          <w:sz w:val="23"/>
        </w:rPr>
        <w:t xml:space="preserve">Sanguinetti: </w:t>
      </w:r>
    </w:p>
    <w:p w:rsidR="00371F89" w:rsidRDefault="00270278">
      <w:pPr>
        <w:spacing w:line="249" w:lineRule="auto"/>
        <w:ind w:left="453" w:right="258" w:firstLine="4"/>
        <w:rPr>
          <w:sz w:val="23"/>
        </w:rPr>
      </w:pPr>
      <w:r>
        <w:rPr>
          <w:w w:val="105"/>
          <w:sz w:val="23"/>
        </w:rPr>
        <w:t xml:space="preserve">We appreciate this opportunity to provide comments on </w:t>
      </w:r>
      <w:r w:rsidR="00031EC8">
        <w:rPr>
          <w:w w:val="105"/>
          <w:sz w:val="23"/>
        </w:rPr>
        <w:t>the US Army Corps of Engineers</w:t>
      </w:r>
      <w:r w:rsidR="00EC0B5F">
        <w:rPr>
          <w:w w:val="105"/>
          <w:sz w:val="23"/>
        </w:rPr>
        <w:t xml:space="preserve"> (Corps)</w:t>
      </w:r>
      <w:r w:rsidR="00031EC8">
        <w:rPr>
          <w:w w:val="105"/>
          <w:sz w:val="23"/>
        </w:rPr>
        <w:t xml:space="preserve"> and WA Department of Ecology</w:t>
      </w:r>
      <w:r w:rsidR="00EC0B5F">
        <w:rPr>
          <w:w w:val="105"/>
          <w:sz w:val="23"/>
        </w:rPr>
        <w:t xml:space="preserve"> (WADOE)</w:t>
      </w:r>
      <w:r w:rsidR="00031EC8">
        <w:rPr>
          <w:w w:val="105"/>
          <w:sz w:val="23"/>
        </w:rPr>
        <w:t xml:space="preserve"> permit application NWS-2007-1213 submitted by Jamestown S’Klallam Tribe.  </w:t>
      </w:r>
    </w:p>
    <w:p w:rsidR="00371F89" w:rsidRDefault="00371F89">
      <w:pPr>
        <w:pStyle w:val="BodyText"/>
        <w:spacing w:before="9"/>
        <w:rPr>
          <w:sz w:val="23"/>
        </w:rPr>
      </w:pPr>
    </w:p>
    <w:p w:rsidR="00A278AB" w:rsidRDefault="00270278" w:rsidP="00A278AB">
      <w:pPr>
        <w:spacing w:line="249" w:lineRule="auto"/>
        <w:ind w:left="445" w:right="258" w:firstLine="1"/>
        <w:rPr>
          <w:w w:val="105"/>
          <w:sz w:val="23"/>
        </w:rPr>
      </w:pPr>
      <w:r>
        <w:rPr>
          <w:w w:val="105"/>
          <w:sz w:val="23"/>
        </w:rPr>
        <w:t xml:space="preserve">We recognize Jamestown S'Klallam Tribe's efforts to </w:t>
      </w:r>
      <w:r w:rsidR="00822A90">
        <w:rPr>
          <w:w w:val="105"/>
          <w:sz w:val="23"/>
        </w:rPr>
        <w:t xml:space="preserve">reduce impacts from a proposed </w:t>
      </w:r>
      <w:r w:rsidR="00A278AB">
        <w:rPr>
          <w:w w:val="105"/>
          <w:sz w:val="23"/>
        </w:rPr>
        <w:t xml:space="preserve">commercial </w:t>
      </w:r>
      <w:r w:rsidR="00822A90">
        <w:rPr>
          <w:w w:val="105"/>
          <w:sz w:val="23"/>
        </w:rPr>
        <w:t xml:space="preserve">aquaculture farm </w:t>
      </w:r>
      <w:r w:rsidR="00A278AB">
        <w:rPr>
          <w:w w:val="105"/>
          <w:sz w:val="23"/>
        </w:rPr>
        <w:t>on State owned tidelands within the boundary of Dungeness National Wildlife Refuge (Refuge)</w:t>
      </w:r>
      <w:r w:rsidR="00822A90">
        <w:rPr>
          <w:w w:val="105"/>
          <w:sz w:val="23"/>
        </w:rPr>
        <w:t xml:space="preserve"> through a variety of management practices (e.g., no dredging, pesticides or frosting, and providing a 25’ eelgrass buffer)</w:t>
      </w:r>
      <w:r w:rsidR="00B76964">
        <w:rPr>
          <w:w w:val="105"/>
          <w:sz w:val="23"/>
        </w:rPr>
        <w:t xml:space="preserve">. </w:t>
      </w:r>
      <w:r w:rsidR="00C15F6B">
        <w:rPr>
          <w:w w:val="105"/>
          <w:sz w:val="23"/>
        </w:rPr>
        <w:t xml:space="preserve"> </w:t>
      </w:r>
      <w:r w:rsidR="00A278AB">
        <w:rPr>
          <w:w w:val="105"/>
          <w:sz w:val="23"/>
        </w:rPr>
        <w:t xml:space="preserve">Even with </w:t>
      </w:r>
      <w:r w:rsidR="00175782">
        <w:rPr>
          <w:w w:val="105"/>
          <w:sz w:val="23"/>
        </w:rPr>
        <w:t xml:space="preserve">implementation of </w:t>
      </w:r>
      <w:r w:rsidR="00C15F6B">
        <w:rPr>
          <w:w w:val="105"/>
          <w:sz w:val="23"/>
        </w:rPr>
        <w:t>the best</w:t>
      </w:r>
      <w:r w:rsidR="00A278AB">
        <w:rPr>
          <w:w w:val="105"/>
          <w:sz w:val="23"/>
        </w:rPr>
        <w:t xml:space="preserve"> management practices, t</w:t>
      </w:r>
      <w:r w:rsidR="006544A1">
        <w:rPr>
          <w:w w:val="105"/>
          <w:sz w:val="23"/>
        </w:rPr>
        <w:t xml:space="preserve">he operation of a commercial oyster farm within the area that supports the highest </w:t>
      </w:r>
      <w:r w:rsidR="00175782">
        <w:rPr>
          <w:w w:val="105"/>
          <w:sz w:val="23"/>
        </w:rPr>
        <w:t>abundance</w:t>
      </w:r>
      <w:r w:rsidR="006544A1">
        <w:rPr>
          <w:w w:val="105"/>
          <w:sz w:val="23"/>
        </w:rPr>
        <w:t xml:space="preserve"> of waterfowl and shorebirds within the Refuge (Complex, Unpublished Data 201</w:t>
      </w:r>
      <w:r w:rsidR="00175782">
        <w:rPr>
          <w:w w:val="105"/>
          <w:sz w:val="23"/>
        </w:rPr>
        <w:t>0</w:t>
      </w:r>
      <w:r w:rsidR="006544A1">
        <w:rPr>
          <w:w w:val="105"/>
          <w:sz w:val="23"/>
        </w:rPr>
        <w:t>-201</w:t>
      </w:r>
      <w:r w:rsidR="00175782">
        <w:rPr>
          <w:w w:val="105"/>
          <w:sz w:val="23"/>
        </w:rPr>
        <w:t>8</w:t>
      </w:r>
      <w:r w:rsidR="006544A1">
        <w:rPr>
          <w:w w:val="105"/>
          <w:sz w:val="23"/>
        </w:rPr>
        <w:t xml:space="preserve">), will cause </w:t>
      </w:r>
      <w:r w:rsidR="00C15F6B">
        <w:rPr>
          <w:w w:val="105"/>
          <w:sz w:val="23"/>
        </w:rPr>
        <w:t xml:space="preserve">an unacceptable level of </w:t>
      </w:r>
      <w:r w:rsidR="00A278AB">
        <w:rPr>
          <w:w w:val="105"/>
          <w:sz w:val="23"/>
        </w:rPr>
        <w:t>impact</w:t>
      </w:r>
      <w:r w:rsidR="00C15F6B">
        <w:rPr>
          <w:w w:val="105"/>
          <w:sz w:val="23"/>
        </w:rPr>
        <w:t xml:space="preserve">. </w:t>
      </w:r>
      <w:r w:rsidR="00A278AB">
        <w:rPr>
          <w:w w:val="105"/>
          <w:sz w:val="23"/>
        </w:rPr>
        <w:t xml:space="preserve">A description of the importance of this area, as well as potential impacts to wildlife and habitats </w:t>
      </w:r>
      <w:r w:rsidR="00617FDB">
        <w:rPr>
          <w:w w:val="105"/>
          <w:sz w:val="23"/>
        </w:rPr>
        <w:t>was</w:t>
      </w:r>
      <w:r w:rsidR="00A278AB">
        <w:rPr>
          <w:w w:val="105"/>
          <w:sz w:val="23"/>
        </w:rPr>
        <w:t xml:space="preserve"> provided to Clallam County in April of 2018, </w:t>
      </w:r>
      <w:r w:rsidR="00617FDB">
        <w:rPr>
          <w:w w:val="105"/>
          <w:sz w:val="23"/>
        </w:rPr>
        <w:t xml:space="preserve">and </w:t>
      </w:r>
      <w:r w:rsidR="00A278AB">
        <w:rPr>
          <w:w w:val="105"/>
          <w:sz w:val="23"/>
        </w:rPr>
        <w:t xml:space="preserve">is provided as Attachment A. </w:t>
      </w:r>
    </w:p>
    <w:p w:rsidR="00371F89" w:rsidRDefault="00371F89">
      <w:pPr>
        <w:pStyle w:val="BodyText"/>
        <w:spacing w:before="10"/>
        <w:rPr>
          <w:sz w:val="23"/>
        </w:rPr>
      </w:pPr>
    </w:p>
    <w:p w:rsidR="00535A03" w:rsidRDefault="00A278AB" w:rsidP="00EC0B5F">
      <w:pPr>
        <w:spacing w:line="249" w:lineRule="auto"/>
        <w:ind w:left="445" w:right="258" w:firstLine="1"/>
        <w:rPr>
          <w:w w:val="105"/>
          <w:sz w:val="23"/>
        </w:rPr>
      </w:pPr>
      <w:r>
        <w:rPr>
          <w:w w:val="105"/>
          <w:sz w:val="23"/>
        </w:rPr>
        <w:t xml:space="preserve">The </w:t>
      </w:r>
      <w:r w:rsidR="00617FDB">
        <w:rPr>
          <w:w w:val="105"/>
          <w:sz w:val="23"/>
        </w:rPr>
        <w:t>number of</w:t>
      </w:r>
      <w:r>
        <w:rPr>
          <w:w w:val="105"/>
          <w:sz w:val="23"/>
        </w:rPr>
        <w:t xml:space="preserve"> on-bottom bags requested in this application </w:t>
      </w:r>
      <w:r w:rsidR="00617FDB">
        <w:rPr>
          <w:w w:val="105"/>
          <w:sz w:val="23"/>
        </w:rPr>
        <w:t xml:space="preserve">(80,000) </w:t>
      </w:r>
      <w:r w:rsidR="003B6F5C">
        <w:rPr>
          <w:w w:val="105"/>
          <w:sz w:val="23"/>
        </w:rPr>
        <w:t>is a reduction in the num</w:t>
      </w:r>
      <w:r>
        <w:rPr>
          <w:w w:val="105"/>
          <w:sz w:val="23"/>
        </w:rPr>
        <w:t xml:space="preserve">ber </w:t>
      </w:r>
      <w:r w:rsidR="00617FDB">
        <w:rPr>
          <w:w w:val="105"/>
          <w:sz w:val="23"/>
        </w:rPr>
        <w:t>requested in</w:t>
      </w:r>
      <w:r>
        <w:rPr>
          <w:w w:val="105"/>
          <w:sz w:val="23"/>
        </w:rPr>
        <w:t xml:space="preserve"> the</w:t>
      </w:r>
      <w:r w:rsidR="003B6F5C">
        <w:rPr>
          <w:w w:val="105"/>
          <w:sz w:val="23"/>
        </w:rPr>
        <w:t xml:space="preserve"> previous application submitted to Clallam County in April of 2018</w:t>
      </w:r>
      <w:r>
        <w:rPr>
          <w:w w:val="105"/>
          <w:sz w:val="23"/>
        </w:rPr>
        <w:t xml:space="preserve"> (SHR 2017-00011)</w:t>
      </w:r>
      <w:r w:rsidR="003B6F5C">
        <w:rPr>
          <w:w w:val="105"/>
          <w:sz w:val="23"/>
        </w:rPr>
        <w:t>,</w:t>
      </w:r>
      <w:r>
        <w:rPr>
          <w:w w:val="105"/>
          <w:sz w:val="23"/>
        </w:rPr>
        <w:t xml:space="preserve"> however</w:t>
      </w:r>
      <w:r w:rsidR="003B6F5C">
        <w:rPr>
          <w:w w:val="105"/>
          <w:sz w:val="23"/>
        </w:rPr>
        <w:t xml:space="preserve"> </w:t>
      </w:r>
      <w:r>
        <w:rPr>
          <w:w w:val="105"/>
          <w:sz w:val="23"/>
        </w:rPr>
        <w:t xml:space="preserve">many of </w:t>
      </w:r>
      <w:r w:rsidR="00617FDB">
        <w:rPr>
          <w:w w:val="105"/>
          <w:sz w:val="23"/>
        </w:rPr>
        <w:t xml:space="preserve">our </w:t>
      </w:r>
      <w:r>
        <w:rPr>
          <w:w w:val="105"/>
          <w:sz w:val="23"/>
        </w:rPr>
        <w:t xml:space="preserve">previously stated concerns </w:t>
      </w:r>
      <w:r w:rsidR="00535A03">
        <w:rPr>
          <w:w w:val="105"/>
          <w:sz w:val="23"/>
        </w:rPr>
        <w:t xml:space="preserve">regarding the large number of bags and </w:t>
      </w:r>
      <w:r w:rsidR="003B6F5C">
        <w:rPr>
          <w:w w:val="105"/>
          <w:sz w:val="23"/>
        </w:rPr>
        <w:t>the 50-90 days/yr of site</w:t>
      </w:r>
      <w:r w:rsidR="00535A03">
        <w:rPr>
          <w:w w:val="105"/>
          <w:sz w:val="23"/>
        </w:rPr>
        <w:t xml:space="preserve"> access</w:t>
      </w:r>
      <w:r w:rsidR="003B6F5C">
        <w:rPr>
          <w:w w:val="105"/>
          <w:sz w:val="23"/>
        </w:rPr>
        <w:t xml:space="preserve"> remain the same. </w:t>
      </w:r>
      <w:r>
        <w:rPr>
          <w:w w:val="105"/>
          <w:sz w:val="23"/>
        </w:rPr>
        <w:t>As such, we</w:t>
      </w:r>
      <w:r w:rsidR="00EC0B5F">
        <w:rPr>
          <w:w w:val="105"/>
          <w:sz w:val="23"/>
        </w:rPr>
        <w:t xml:space="preserve"> request that you consider the attached comment in your assessment of the current application.</w:t>
      </w:r>
      <w:r w:rsidR="00270278">
        <w:rPr>
          <w:w w:val="105"/>
          <w:sz w:val="23"/>
        </w:rPr>
        <w:t xml:space="preserve"> </w:t>
      </w:r>
      <w:r w:rsidR="00535A03">
        <w:rPr>
          <w:w w:val="105"/>
          <w:sz w:val="23"/>
        </w:rPr>
        <w:t xml:space="preserve">In addition, we </w:t>
      </w:r>
      <w:r w:rsidR="00822A90">
        <w:rPr>
          <w:w w:val="105"/>
          <w:sz w:val="23"/>
        </w:rPr>
        <w:t xml:space="preserve">ask that </w:t>
      </w:r>
      <w:r w:rsidR="00B76964">
        <w:rPr>
          <w:w w:val="105"/>
          <w:sz w:val="23"/>
        </w:rPr>
        <w:t>the potential for changes to the soil and benthic community caused by 14 acres of on-beach oysters of an unknown density</w:t>
      </w:r>
      <w:r w:rsidR="00822A90">
        <w:rPr>
          <w:w w:val="105"/>
          <w:sz w:val="23"/>
        </w:rPr>
        <w:t xml:space="preserve"> be assessed</w:t>
      </w:r>
      <w:r w:rsidR="00B76964">
        <w:rPr>
          <w:w w:val="105"/>
          <w:sz w:val="23"/>
        </w:rPr>
        <w:t xml:space="preserve">. </w:t>
      </w:r>
      <w:r w:rsidR="00535A03">
        <w:rPr>
          <w:w w:val="105"/>
          <w:sz w:val="23"/>
        </w:rPr>
        <w:t xml:space="preserve">It also appears that eelgrass excluded from the site due to past aquaculture practices, has begun to recolonize the </w:t>
      </w:r>
      <w:r w:rsidR="006C5002">
        <w:rPr>
          <w:w w:val="105"/>
          <w:sz w:val="23"/>
        </w:rPr>
        <w:t xml:space="preserve">lease </w:t>
      </w:r>
      <w:r w:rsidR="00535A03">
        <w:rPr>
          <w:w w:val="105"/>
          <w:sz w:val="23"/>
        </w:rPr>
        <w:t xml:space="preserve">area. </w:t>
      </w:r>
      <w:bookmarkStart w:id="0" w:name="_GoBack"/>
      <w:r w:rsidR="00535A03">
        <w:rPr>
          <w:w w:val="105"/>
          <w:sz w:val="23"/>
        </w:rPr>
        <w:t xml:space="preserve">Locations used for on-beach and on-bottom farming activities should be located outside the potential expansion area for future growth to allow this important and </w:t>
      </w:r>
      <w:r w:rsidR="00535A03">
        <w:rPr>
          <w:w w:val="105"/>
          <w:sz w:val="23"/>
        </w:rPr>
        <w:lastRenderedPageBreak/>
        <w:t xml:space="preserve">limited resource to reach its full extent (Attachment B).  </w:t>
      </w:r>
    </w:p>
    <w:bookmarkEnd w:id="0"/>
    <w:p w:rsidR="00535A03" w:rsidRDefault="00535A03" w:rsidP="00EC0B5F">
      <w:pPr>
        <w:spacing w:line="249" w:lineRule="auto"/>
        <w:ind w:left="445" w:right="258" w:firstLine="1"/>
        <w:rPr>
          <w:w w:val="105"/>
          <w:sz w:val="23"/>
        </w:rPr>
      </w:pPr>
    </w:p>
    <w:p w:rsidR="00371F89" w:rsidRPr="00EC0B5F" w:rsidRDefault="00A278AB" w:rsidP="00EC0B5F">
      <w:pPr>
        <w:spacing w:line="249" w:lineRule="auto"/>
        <w:ind w:left="445" w:right="258" w:firstLine="1"/>
        <w:rPr>
          <w:w w:val="105"/>
          <w:sz w:val="23"/>
        </w:rPr>
      </w:pPr>
      <w:r>
        <w:rPr>
          <w:w w:val="105"/>
          <w:sz w:val="23"/>
        </w:rPr>
        <w:t xml:space="preserve">Additional information pertaining to access required for setup, harvest and planting (and any other activities in addition to maintenance); the timing of this access (seasonality); and the periodicity of rotational harvest would add to our understanding of potential impacts to these resources. </w:t>
      </w:r>
      <w:r w:rsidR="00A2542F">
        <w:rPr>
          <w:w w:val="105"/>
          <w:sz w:val="23"/>
        </w:rPr>
        <w:t xml:space="preserve">A more detailed elevation map showing +3, -2, and +5 </w:t>
      </w:r>
      <w:r w:rsidR="00617FDB">
        <w:rPr>
          <w:w w:val="105"/>
          <w:sz w:val="23"/>
        </w:rPr>
        <w:t xml:space="preserve">tidal </w:t>
      </w:r>
      <w:r w:rsidR="00A2542F">
        <w:rPr>
          <w:w w:val="105"/>
          <w:sz w:val="23"/>
        </w:rPr>
        <w:t>contours based on recent survey data would increase understanding of where activities will be occurring on the lease site</w:t>
      </w:r>
      <w:r w:rsidR="00E0213E">
        <w:rPr>
          <w:w w:val="105"/>
          <w:sz w:val="23"/>
        </w:rPr>
        <w:t>,</w:t>
      </w:r>
      <w:r w:rsidR="00A2542F">
        <w:rPr>
          <w:w w:val="105"/>
          <w:sz w:val="23"/>
        </w:rPr>
        <w:t xml:space="preserve"> and whether or not they will</w:t>
      </w:r>
      <w:r w:rsidR="00535A03">
        <w:rPr>
          <w:w w:val="105"/>
          <w:sz w:val="23"/>
        </w:rPr>
        <w:t xml:space="preserve"> impact forage fish resources. </w:t>
      </w:r>
      <w:r>
        <w:rPr>
          <w:w w:val="105"/>
          <w:sz w:val="23"/>
        </w:rPr>
        <w:t>Comments pertaining to frosting/graveling and pesticides can be disregarded since it appears that use of these practices are no</w:t>
      </w:r>
      <w:r w:rsidR="00175782">
        <w:rPr>
          <w:w w:val="105"/>
          <w:sz w:val="23"/>
        </w:rPr>
        <w:t xml:space="preserve"> longer</w:t>
      </w:r>
      <w:r>
        <w:rPr>
          <w:w w:val="105"/>
          <w:sz w:val="23"/>
        </w:rPr>
        <w:t xml:space="preserve"> proposed. </w:t>
      </w:r>
      <w:r w:rsidR="00B76964">
        <w:rPr>
          <w:w w:val="105"/>
          <w:sz w:val="23"/>
        </w:rPr>
        <w:t xml:space="preserve">  </w:t>
      </w:r>
    </w:p>
    <w:p w:rsidR="00371F89" w:rsidRDefault="00371F89">
      <w:pPr>
        <w:pStyle w:val="BodyText"/>
        <w:spacing w:before="4"/>
        <w:rPr>
          <w:sz w:val="23"/>
        </w:rPr>
      </w:pPr>
    </w:p>
    <w:p w:rsidR="00371F89" w:rsidRDefault="00A2542F" w:rsidP="00270278">
      <w:pPr>
        <w:spacing w:line="252" w:lineRule="auto"/>
        <w:ind w:left="432" w:firstLine="3"/>
        <w:rPr>
          <w:sz w:val="23"/>
        </w:rPr>
      </w:pPr>
      <w:r>
        <w:rPr>
          <w:w w:val="105"/>
          <w:sz w:val="23"/>
        </w:rPr>
        <w:t xml:space="preserve">We recognize Jamestown S’Klallam Tribe’s continuing efforts to balance growth and development with </w:t>
      </w:r>
      <w:r w:rsidR="00175782">
        <w:rPr>
          <w:w w:val="105"/>
          <w:sz w:val="23"/>
        </w:rPr>
        <w:t xml:space="preserve">the </w:t>
      </w:r>
      <w:r>
        <w:rPr>
          <w:w w:val="105"/>
          <w:sz w:val="23"/>
        </w:rPr>
        <w:t>health of the environment. Since a commercial aquaculture farm of this size, in this location will impact wildlife and habitats within the Refuge, it may be mutually bene</w:t>
      </w:r>
      <w:r w:rsidR="00E0213E">
        <w:rPr>
          <w:w w:val="105"/>
          <w:sz w:val="23"/>
        </w:rPr>
        <w:t>ficial to identify an alternat</w:t>
      </w:r>
      <w:r>
        <w:rPr>
          <w:w w:val="105"/>
          <w:sz w:val="23"/>
        </w:rPr>
        <w:t xml:space="preserve">e lease area that provides an economically viable commercial aquaculture farm in a culturally acceptable location, outside of this important wildlife area. </w:t>
      </w:r>
      <w:r w:rsidR="00270278">
        <w:rPr>
          <w:w w:val="105"/>
          <w:sz w:val="23"/>
        </w:rPr>
        <w:t>DNR t</w:t>
      </w:r>
      <w:r w:rsidR="00B76964">
        <w:rPr>
          <w:w w:val="105"/>
          <w:sz w:val="23"/>
        </w:rPr>
        <w:t xml:space="preserve">ideland areas along the southern shore of Dungeness Bay and </w:t>
      </w:r>
      <w:r w:rsidR="00270278">
        <w:rPr>
          <w:w w:val="105"/>
          <w:sz w:val="23"/>
        </w:rPr>
        <w:t xml:space="preserve">USFWS owned tidelands </w:t>
      </w:r>
      <w:r w:rsidR="00B76964">
        <w:rPr>
          <w:w w:val="105"/>
          <w:sz w:val="23"/>
        </w:rPr>
        <w:t xml:space="preserve">within Sequim Bay may </w:t>
      </w:r>
      <w:r w:rsidR="00822A90">
        <w:rPr>
          <w:w w:val="105"/>
          <w:sz w:val="23"/>
        </w:rPr>
        <w:t xml:space="preserve">be worth assessing for their ability to </w:t>
      </w:r>
      <w:r w:rsidR="00270278">
        <w:rPr>
          <w:w w:val="105"/>
          <w:sz w:val="23"/>
        </w:rPr>
        <w:t>provide such an opportunit</w:t>
      </w:r>
      <w:r w:rsidR="00822A90">
        <w:rPr>
          <w:w w:val="105"/>
          <w:sz w:val="23"/>
        </w:rPr>
        <w:t>y</w:t>
      </w:r>
      <w:r w:rsidR="00270278">
        <w:rPr>
          <w:w w:val="105"/>
          <w:sz w:val="23"/>
        </w:rPr>
        <w:t xml:space="preserve">.   </w:t>
      </w:r>
      <w:r w:rsidR="00B76964">
        <w:rPr>
          <w:w w:val="105"/>
          <w:sz w:val="23"/>
        </w:rPr>
        <w:t xml:space="preserve">  </w:t>
      </w:r>
      <w:r w:rsidR="00270278">
        <w:rPr>
          <w:w w:val="105"/>
          <w:sz w:val="23"/>
        </w:rPr>
        <w:t xml:space="preserve"> </w:t>
      </w:r>
    </w:p>
    <w:p w:rsidR="00371F89" w:rsidRDefault="00270278">
      <w:pPr>
        <w:spacing w:before="218" w:line="254" w:lineRule="auto"/>
        <w:ind w:left="438" w:right="334" w:hanging="3"/>
        <w:rPr>
          <w:sz w:val="23"/>
        </w:rPr>
      </w:pPr>
      <w:r>
        <w:rPr>
          <w:color w:val="232323"/>
          <w:w w:val="105"/>
          <w:sz w:val="23"/>
        </w:rPr>
        <w:t xml:space="preserve">We </w:t>
      </w:r>
      <w:r>
        <w:rPr>
          <w:color w:val="343434"/>
          <w:w w:val="105"/>
          <w:sz w:val="23"/>
        </w:rPr>
        <w:t>greatly apprec</w:t>
      </w:r>
      <w:r>
        <w:rPr>
          <w:color w:val="0E0E0E"/>
          <w:w w:val="105"/>
          <w:sz w:val="23"/>
        </w:rPr>
        <w:t>iat</w:t>
      </w:r>
      <w:r>
        <w:rPr>
          <w:color w:val="343434"/>
          <w:w w:val="105"/>
          <w:sz w:val="23"/>
        </w:rPr>
        <w:t xml:space="preserve">e </w:t>
      </w:r>
      <w:r>
        <w:rPr>
          <w:color w:val="232323"/>
          <w:w w:val="105"/>
          <w:sz w:val="23"/>
        </w:rPr>
        <w:t xml:space="preserve">the opportunity </w:t>
      </w:r>
      <w:r>
        <w:rPr>
          <w:color w:val="343434"/>
          <w:w w:val="105"/>
          <w:sz w:val="23"/>
        </w:rPr>
        <w:t xml:space="preserve">to comment on </w:t>
      </w:r>
      <w:r>
        <w:rPr>
          <w:color w:val="232323"/>
          <w:w w:val="105"/>
          <w:sz w:val="23"/>
        </w:rPr>
        <w:t xml:space="preserve">this application and </w:t>
      </w:r>
      <w:r>
        <w:rPr>
          <w:color w:val="343434"/>
          <w:w w:val="105"/>
          <w:sz w:val="23"/>
        </w:rPr>
        <w:t xml:space="preserve">we are </w:t>
      </w:r>
      <w:r>
        <w:rPr>
          <w:color w:val="232323"/>
          <w:w w:val="105"/>
          <w:sz w:val="23"/>
        </w:rPr>
        <w:t xml:space="preserve">committed to </w:t>
      </w:r>
      <w:r>
        <w:rPr>
          <w:color w:val="343434"/>
          <w:w w:val="105"/>
          <w:sz w:val="23"/>
        </w:rPr>
        <w:t xml:space="preserve">assisting </w:t>
      </w:r>
      <w:r>
        <w:rPr>
          <w:color w:val="232323"/>
          <w:w w:val="105"/>
          <w:sz w:val="23"/>
        </w:rPr>
        <w:t xml:space="preserve">with finding the least impactful </w:t>
      </w:r>
      <w:r>
        <w:rPr>
          <w:color w:val="343434"/>
          <w:w w:val="105"/>
          <w:sz w:val="23"/>
        </w:rPr>
        <w:t xml:space="preserve">approaches </w:t>
      </w:r>
      <w:r>
        <w:rPr>
          <w:color w:val="232323"/>
          <w:w w:val="105"/>
          <w:sz w:val="23"/>
        </w:rPr>
        <w:t xml:space="preserve">to this potential use. Please </w:t>
      </w:r>
      <w:r>
        <w:rPr>
          <w:color w:val="343434"/>
          <w:w w:val="105"/>
          <w:sz w:val="23"/>
        </w:rPr>
        <w:t>fee</w:t>
      </w:r>
      <w:r>
        <w:rPr>
          <w:color w:val="0E0E0E"/>
          <w:w w:val="105"/>
          <w:sz w:val="23"/>
        </w:rPr>
        <w:t xml:space="preserve">l </w:t>
      </w:r>
      <w:r>
        <w:rPr>
          <w:color w:val="232323"/>
          <w:w w:val="105"/>
          <w:sz w:val="23"/>
        </w:rPr>
        <w:t xml:space="preserve">free to </w:t>
      </w:r>
      <w:r>
        <w:rPr>
          <w:color w:val="343434"/>
          <w:w w:val="105"/>
          <w:sz w:val="23"/>
        </w:rPr>
        <w:t xml:space="preserve">contact </w:t>
      </w:r>
      <w:r>
        <w:rPr>
          <w:color w:val="232323"/>
          <w:w w:val="105"/>
          <w:sz w:val="23"/>
        </w:rPr>
        <w:t xml:space="preserve">us with </w:t>
      </w:r>
      <w:r>
        <w:rPr>
          <w:color w:val="343434"/>
          <w:w w:val="105"/>
          <w:sz w:val="23"/>
        </w:rPr>
        <w:t xml:space="preserve">any </w:t>
      </w:r>
      <w:r>
        <w:rPr>
          <w:color w:val="232323"/>
          <w:w w:val="105"/>
          <w:sz w:val="23"/>
        </w:rPr>
        <w:t xml:space="preserve">questions at </w:t>
      </w:r>
      <w:hyperlink r:id="rId10">
        <w:r>
          <w:rPr>
            <w:color w:val="1C72CA"/>
            <w:w w:val="105"/>
            <w:sz w:val="23"/>
            <w:u w:val="thick" w:color="1C72CA"/>
          </w:rPr>
          <w:t>jennifer brownscott</w:t>
        </w:r>
        <w:r>
          <w:rPr>
            <w:color w:val="4490D3"/>
            <w:w w:val="105"/>
            <w:sz w:val="23"/>
            <w:u w:val="thick" w:color="1C72CA"/>
          </w:rPr>
          <w:t>@fws</w:t>
        </w:r>
        <w:r>
          <w:rPr>
            <w:color w:val="0049B3"/>
            <w:w w:val="105"/>
            <w:sz w:val="23"/>
            <w:u w:val="thick" w:color="1C72CA"/>
          </w:rPr>
          <w:t>.</w:t>
        </w:r>
        <w:r>
          <w:rPr>
            <w:color w:val="1C72CA"/>
            <w:w w:val="105"/>
            <w:sz w:val="23"/>
            <w:u w:val="thick" w:color="1C72CA"/>
          </w:rPr>
          <w:t>gov</w:t>
        </w:r>
        <w:r>
          <w:rPr>
            <w:color w:val="1C72CA"/>
            <w:w w:val="105"/>
            <w:sz w:val="23"/>
          </w:rPr>
          <w:t xml:space="preserve"> </w:t>
        </w:r>
      </w:hyperlink>
      <w:r>
        <w:rPr>
          <w:color w:val="232323"/>
          <w:w w:val="105"/>
          <w:sz w:val="23"/>
        </w:rPr>
        <w:t xml:space="preserve">or (360) </w:t>
      </w:r>
      <w:r>
        <w:rPr>
          <w:color w:val="343434"/>
          <w:w w:val="105"/>
          <w:sz w:val="23"/>
        </w:rPr>
        <w:t>457-845</w:t>
      </w:r>
      <w:r>
        <w:rPr>
          <w:color w:val="0E0E0E"/>
          <w:w w:val="105"/>
          <w:sz w:val="23"/>
        </w:rPr>
        <w:t>1.</w:t>
      </w:r>
    </w:p>
    <w:p w:rsidR="00A925AD" w:rsidRDefault="00A925AD">
      <w:pPr>
        <w:spacing w:line="225" w:lineRule="exact"/>
        <w:ind w:left="5197"/>
        <w:rPr>
          <w:color w:val="232323"/>
          <w:w w:val="105"/>
          <w:sz w:val="23"/>
        </w:rPr>
      </w:pPr>
    </w:p>
    <w:p w:rsidR="00A925AD" w:rsidRDefault="00A925AD">
      <w:pPr>
        <w:spacing w:line="225" w:lineRule="exact"/>
        <w:ind w:left="5197"/>
        <w:rPr>
          <w:color w:val="232323"/>
          <w:w w:val="105"/>
          <w:sz w:val="23"/>
        </w:rPr>
      </w:pPr>
    </w:p>
    <w:p w:rsidR="00A925AD" w:rsidRDefault="00A925AD">
      <w:pPr>
        <w:spacing w:line="225" w:lineRule="exact"/>
        <w:ind w:left="5197"/>
        <w:rPr>
          <w:color w:val="232323"/>
          <w:w w:val="105"/>
          <w:sz w:val="23"/>
        </w:rPr>
      </w:pPr>
    </w:p>
    <w:p w:rsidR="00A925AD" w:rsidRDefault="00A925AD">
      <w:pPr>
        <w:spacing w:line="225" w:lineRule="exact"/>
        <w:ind w:left="5197"/>
        <w:rPr>
          <w:color w:val="232323"/>
          <w:w w:val="105"/>
          <w:sz w:val="23"/>
        </w:rPr>
      </w:pPr>
    </w:p>
    <w:p w:rsidR="00A925AD" w:rsidRDefault="00A925AD">
      <w:pPr>
        <w:spacing w:line="225" w:lineRule="exact"/>
        <w:ind w:left="5197"/>
        <w:rPr>
          <w:color w:val="232323"/>
          <w:w w:val="105"/>
          <w:sz w:val="23"/>
        </w:rPr>
      </w:pPr>
    </w:p>
    <w:p w:rsidR="00371F89" w:rsidRDefault="00270278">
      <w:pPr>
        <w:spacing w:line="225" w:lineRule="exact"/>
        <w:ind w:left="5197"/>
        <w:rPr>
          <w:sz w:val="23"/>
        </w:rPr>
      </w:pPr>
      <w:r>
        <w:rPr>
          <w:color w:val="232323"/>
          <w:w w:val="105"/>
          <w:sz w:val="23"/>
        </w:rPr>
        <w:t>Jennifer Brown-Scott</w:t>
      </w:r>
    </w:p>
    <w:p w:rsidR="00371F89" w:rsidRDefault="00E0213E">
      <w:pPr>
        <w:spacing w:before="17"/>
        <w:ind w:left="1859"/>
        <w:jc w:val="center"/>
        <w:rPr>
          <w:sz w:val="23"/>
        </w:rPr>
      </w:pPr>
      <w:r>
        <w:rPr>
          <w:color w:val="343434"/>
          <w:w w:val="105"/>
          <w:sz w:val="23"/>
        </w:rPr>
        <w:t xml:space="preserve">      </w:t>
      </w:r>
      <w:r w:rsidR="00270278">
        <w:rPr>
          <w:color w:val="343434"/>
          <w:w w:val="105"/>
          <w:sz w:val="23"/>
        </w:rPr>
        <w:t xml:space="preserve">Project </w:t>
      </w:r>
      <w:r w:rsidR="00270278">
        <w:rPr>
          <w:color w:val="232323"/>
          <w:w w:val="105"/>
          <w:sz w:val="23"/>
        </w:rPr>
        <w:t>Leader</w:t>
      </w:r>
    </w:p>
    <w:p w:rsidR="00371F89" w:rsidRDefault="00371F89">
      <w:pPr>
        <w:pStyle w:val="BodyText"/>
        <w:spacing w:before="6"/>
        <w:rPr>
          <w:sz w:val="26"/>
        </w:rPr>
      </w:pPr>
    </w:p>
    <w:p w:rsidR="00DB0C2B" w:rsidRDefault="00DB0C2B">
      <w:pPr>
        <w:ind w:left="444"/>
        <w:rPr>
          <w:b/>
          <w:color w:val="232323"/>
          <w:sz w:val="23"/>
        </w:rPr>
      </w:pPr>
    </w:p>
    <w:p w:rsidR="00DB0C2B" w:rsidRDefault="00DB0C2B">
      <w:pPr>
        <w:ind w:left="444"/>
        <w:rPr>
          <w:b/>
          <w:color w:val="232323"/>
          <w:sz w:val="23"/>
        </w:rPr>
      </w:pPr>
    </w:p>
    <w:p w:rsidR="00DB0C2B" w:rsidRDefault="00DB0C2B">
      <w:pPr>
        <w:ind w:left="444"/>
        <w:rPr>
          <w:b/>
          <w:color w:val="232323"/>
          <w:sz w:val="23"/>
        </w:rPr>
      </w:pPr>
    </w:p>
    <w:p w:rsidR="00DB0C2B" w:rsidRDefault="00DB0C2B">
      <w:pPr>
        <w:ind w:left="444"/>
        <w:rPr>
          <w:b/>
          <w:color w:val="232323"/>
          <w:sz w:val="23"/>
        </w:rPr>
      </w:pPr>
    </w:p>
    <w:p w:rsidR="00DB0C2B" w:rsidRDefault="00DB0C2B">
      <w:pPr>
        <w:ind w:left="444"/>
        <w:rPr>
          <w:b/>
          <w:color w:val="232323"/>
          <w:sz w:val="23"/>
        </w:rPr>
      </w:pPr>
    </w:p>
    <w:p w:rsidR="00DB0C2B" w:rsidRDefault="00DB0C2B">
      <w:pPr>
        <w:ind w:left="444"/>
        <w:rPr>
          <w:b/>
          <w:color w:val="232323"/>
          <w:sz w:val="23"/>
        </w:rPr>
      </w:pPr>
    </w:p>
    <w:p w:rsidR="00DB0C2B" w:rsidRDefault="00DB0C2B">
      <w:pPr>
        <w:ind w:left="444"/>
        <w:rPr>
          <w:b/>
          <w:color w:val="232323"/>
          <w:sz w:val="23"/>
        </w:rPr>
      </w:pPr>
    </w:p>
    <w:p w:rsidR="00371F89" w:rsidRDefault="00270278">
      <w:pPr>
        <w:ind w:left="444"/>
        <w:rPr>
          <w:b/>
          <w:sz w:val="23"/>
        </w:rPr>
      </w:pPr>
      <w:r>
        <w:rPr>
          <w:b/>
          <w:color w:val="232323"/>
          <w:sz w:val="23"/>
        </w:rPr>
        <w:t>Attachments:</w:t>
      </w:r>
    </w:p>
    <w:p w:rsidR="00371F89" w:rsidRDefault="00270278" w:rsidP="00E0213E">
      <w:pPr>
        <w:spacing w:before="3"/>
        <w:ind w:left="444"/>
        <w:rPr>
          <w:ins w:id="1" w:author="BrownScott, Jennifer" w:date="2019-02-08T08:55:00Z"/>
          <w:w w:val="105"/>
          <w:sz w:val="23"/>
        </w:rPr>
      </w:pPr>
      <w:r>
        <w:rPr>
          <w:color w:val="232323"/>
          <w:w w:val="105"/>
          <w:sz w:val="23"/>
        </w:rPr>
        <w:t xml:space="preserve">A: </w:t>
      </w:r>
      <w:r w:rsidR="00A925AD">
        <w:rPr>
          <w:color w:val="232323"/>
          <w:w w:val="105"/>
          <w:sz w:val="23"/>
        </w:rPr>
        <w:t xml:space="preserve">USFWS Comments Re: </w:t>
      </w:r>
      <w:r w:rsidR="00A925AD">
        <w:rPr>
          <w:w w:val="105"/>
          <w:sz w:val="23"/>
        </w:rPr>
        <w:t>SHR 2017-00011</w:t>
      </w:r>
    </w:p>
    <w:p w:rsidR="006C5002" w:rsidRDefault="006C5002" w:rsidP="006C5002">
      <w:pPr>
        <w:pStyle w:val="BodyText"/>
        <w:ind w:left="450"/>
      </w:pPr>
      <w:r w:rsidRPr="006C5002">
        <w:t>B:</w:t>
      </w:r>
      <w:r>
        <w:t xml:space="preserve"> </w:t>
      </w:r>
      <w:r w:rsidR="003B3800">
        <w:t>Eelgrass Growth Map</w:t>
      </w:r>
      <w:r>
        <w:t xml:space="preserve"> </w:t>
      </w:r>
    </w:p>
    <w:p w:rsidR="00371F89" w:rsidRDefault="00270278" w:rsidP="00DB0C2B">
      <w:pPr>
        <w:ind w:left="430"/>
      </w:pPr>
      <w:r>
        <w:rPr>
          <w:color w:val="343434"/>
          <w:w w:val="105"/>
          <w:sz w:val="23"/>
        </w:rPr>
        <w:t>Cc: Jamestown S' K</w:t>
      </w:r>
      <w:r>
        <w:rPr>
          <w:color w:val="0E0E0E"/>
          <w:w w:val="105"/>
          <w:sz w:val="23"/>
        </w:rPr>
        <w:t>l</w:t>
      </w:r>
      <w:r>
        <w:rPr>
          <w:color w:val="343434"/>
          <w:w w:val="105"/>
          <w:sz w:val="23"/>
        </w:rPr>
        <w:t>a</w:t>
      </w:r>
      <w:r>
        <w:rPr>
          <w:color w:val="0E0E0E"/>
          <w:w w:val="105"/>
          <w:sz w:val="23"/>
        </w:rPr>
        <w:t>ll</w:t>
      </w:r>
      <w:r>
        <w:rPr>
          <w:color w:val="343434"/>
          <w:w w:val="105"/>
          <w:sz w:val="23"/>
        </w:rPr>
        <w:t>am Tr</w:t>
      </w:r>
      <w:r>
        <w:rPr>
          <w:color w:val="0E0E0E"/>
          <w:w w:val="105"/>
          <w:sz w:val="23"/>
        </w:rPr>
        <w:t>ib</w:t>
      </w:r>
      <w:r w:rsidR="00DB0C2B">
        <w:rPr>
          <w:color w:val="343434"/>
          <w:w w:val="105"/>
          <w:sz w:val="23"/>
        </w:rPr>
        <w:t>e</w:t>
      </w:r>
    </w:p>
    <w:sectPr w:rsidR="00371F89" w:rsidSect="00A925AD">
      <w:footerReference w:type="default" r:id="rId11"/>
      <w:pgSz w:w="12240" w:h="15840"/>
      <w:pgMar w:top="1360" w:right="1320" w:bottom="1200" w:left="1320" w:header="0" w:footer="101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14B" w:rsidRDefault="00CA614B">
      <w:r>
        <w:separator/>
      </w:r>
    </w:p>
  </w:endnote>
  <w:endnote w:type="continuationSeparator" w:id="0">
    <w:p w:rsidR="00CA614B" w:rsidRDefault="00CA6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F89" w:rsidRDefault="00793EE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3789045</wp:posOffset>
              </wp:positionH>
              <wp:positionV relativeFrom="page">
                <wp:posOffset>9274810</wp:posOffset>
              </wp:positionV>
              <wp:extent cx="1943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1F89" w:rsidRDefault="00270278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51CCA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8.35pt;margin-top:730.3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L/Rqg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" filled="f" stroked="f">
              <v:textbox inset="0,0,0,0">
                <w:txbxContent>
                  <w:p w:rsidR="00371F89" w:rsidRDefault="00270278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51CCA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14B" w:rsidRDefault="00CA614B">
      <w:r>
        <w:separator/>
      </w:r>
    </w:p>
  </w:footnote>
  <w:footnote w:type="continuationSeparator" w:id="0">
    <w:p w:rsidR="00CA614B" w:rsidRDefault="00CA61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1145"/>
    <w:multiLevelType w:val="hybridMultilevel"/>
    <w:tmpl w:val="78D632B8"/>
    <w:lvl w:ilvl="0" w:tplc="05445478">
      <w:start w:val="2"/>
      <w:numFmt w:val="upperLetter"/>
      <w:lvlText w:val="%1."/>
      <w:lvlJc w:val="left"/>
      <w:pPr>
        <w:ind w:left="717" w:hanging="282"/>
      </w:pPr>
      <w:rPr>
        <w:rFonts w:hint="default"/>
        <w:spacing w:val="-1"/>
        <w:w w:val="104"/>
      </w:rPr>
    </w:lvl>
    <w:lvl w:ilvl="1" w:tplc="164808DE">
      <w:numFmt w:val="bullet"/>
      <w:lvlText w:val="•"/>
      <w:lvlJc w:val="left"/>
      <w:pPr>
        <w:ind w:left="1642" w:hanging="282"/>
      </w:pPr>
      <w:rPr>
        <w:rFonts w:hint="default"/>
      </w:rPr>
    </w:lvl>
    <w:lvl w:ilvl="2" w:tplc="87E00280">
      <w:numFmt w:val="bullet"/>
      <w:lvlText w:val="•"/>
      <w:lvlJc w:val="left"/>
      <w:pPr>
        <w:ind w:left="2565" w:hanging="282"/>
      </w:pPr>
      <w:rPr>
        <w:rFonts w:hint="default"/>
      </w:rPr>
    </w:lvl>
    <w:lvl w:ilvl="3" w:tplc="699CF3F2">
      <w:numFmt w:val="bullet"/>
      <w:lvlText w:val="•"/>
      <w:lvlJc w:val="left"/>
      <w:pPr>
        <w:ind w:left="3487" w:hanging="282"/>
      </w:pPr>
      <w:rPr>
        <w:rFonts w:hint="default"/>
      </w:rPr>
    </w:lvl>
    <w:lvl w:ilvl="4" w:tplc="1C8CA540">
      <w:numFmt w:val="bullet"/>
      <w:lvlText w:val="•"/>
      <w:lvlJc w:val="left"/>
      <w:pPr>
        <w:ind w:left="4410" w:hanging="282"/>
      </w:pPr>
      <w:rPr>
        <w:rFonts w:hint="default"/>
      </w:rPr>
    </w:lvl>
    <w:lvl w:ilvl="5" w:tplc="2AC2DA52">
      <w:numFmt w:val="bullet"/>
      <w:lvlText w:val="•"/>
      <w:lvlJc w:val="left"/>
      <w:pPr>
        <w:ind w:left="5332" w:hanging="282"/>
      </w:pPr>
      <w:rPr>
        <w:rFonts w:hint="default"/>
      </w:rPr>
    </w:lvl>
    <w:lvl w:ilvl="6" w:tplc="0122EC5A">
      <w:numFmt w:val="bullet"/>
      <w:lvlText w:val="•"/>
      <w:lvlJc w:val="left"/>
      <w:pPr>
        <w:ind w:left="6255" w:hanging="282"/>
      </w:pPr>
      <w:rPr>
        <w:rFonts w:hint="default"/>
      </w:rPr>
    </w:lvl>
    <w:lvl w:ilvl="7" w:tplc="CF407B16">
      <w:numFmt w:val="bullet"/>
      <w:lvlText w:val="•"/>
      <w:lvlJc w:val="left"/>
      <w:pPr>
        <w:ind w:left="7177" w:hanging="282"/>
      </w:pPr>
      <w:rPr>
        <w:rFonts w:hint="default"/>
      </w:rPr>
    </w:lvl>
    <w:lvl w:ilvl="8" w:tplc="9B3E3650">
      <w:numFmt w:val="bullet"/>
      <w:lvlText w:val="•"/>
      <w:lvlJc w:val="left"/>
      <w:pPr>
        <w:ind w:left="8100" w:hanging="282"/>
      </w:pPr>
      <w:rPr>
        <w:rFonts w:hint="default"/>
      </w:rPr>
    </w:lvl>
  </w:abstractNum>
  <w:abstractNum w:abstractNumId="1" w15:restartNumberingAfterBreak="0">
    <w:nsid w:val="04D16F98"/>
    <w:multiLevelType w:val="hybridMultilevel"/>
    <w:tmpl w:val="C542164A"/>
    <w:lvl w:ilvl="0" w:tplc="9CFE3A0C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55E0D74A">
      <w:numFmt w:val="bullet"/>
      <w:lvlText w:val="•"/>
      <w:lvlJc w:val="left"/>
      <w:pPr>
        <w:ind w:left="1716" w:hanging="360"/>
      </w:pPr>
      <w:rPr>
        <w:rFonts w:hint="default"/>
      </w:rPr>
    </w:lvl>
    <w:lvl w:ilvl="2" w:tplc="C23274CE"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8C12FCB6">
      <w:numFmt w:val="bullet"/>
      <w:lvlText w:val="•"/>
      <w:lvlJc w:val="left"/>
      <w:pPr>
        <w:ind w:left="3468" w:hanging="360"/>
      </w:pPr>
      <w:rPr>
        <w:rFonts w:hint="default"/>
      </w:rPr>
    </w:lvl>
    <w:lvl w:ilvl="4" w:tplc="87960A8E">
      <w:numFmt w:val="bullet"/>
      <w:lvlText w:val="•"/>
      <w:lvlJc w:val="left"/>
      <w:pPr>
        <w:ind w:left="4344" w:hanging="360"/>
      </w:pPr>
      <w:rPr>
        <w:rFonts w:hint="default"/>
      </w:rPr>
    </w:lvl>
    <w:lvl w:ilvl="5" w:tplc="37762856"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E6DADB0C">
      <w:numFmt w:val="bullet"/>
      <w:lvlText w:val="•"/>
      <w:lvlJc w:val="left"/>
      <w:pPr>
        <w:ind w:left="6096" w:hanging="360"/>
      </w:pPr>
      <w:rPr>
        <w:rFonts w:hint="default"/>
      </w:rPr>
    </w:lvl>
    <w:lvl w:ilvl="7" w:tplc="D53E3AB0">
      <w:numFmt w:val="bullet"/>
      <w:lvlText w:val="•"/>
      <w:lvlJc w:val="left"/>
      <w:pPr>
        <w:ind w:left="6972" w:hanging="360"/>
      </w:pPr>
      <w:rPr>
        <w:rFonts w:hint="default"/>
      </w:rPr>
    </w:lvl>
    <w:lvl w:ilvl="8" w:tplc="C4BE5F70"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2" w15:restartNumberingAfterBreak="0">
    <w:nsid w:val="21E44DF8"/>
    <w:multiLevelType w:val="hybridMultilevel"/>
    <w:tmpl w:val="EA242692"/>
    <w:lvl w:ilvl="0" w:tplc="191477B6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116E07DA">
      <w:numFmt w:val="bullet"/>
      <w:lvlText w:val="•"/>
      <w:lvlJc w:val="left"/>
      <w:pPr>
        <w:ind w:left="1716" w:hanging="360"/>
      </w:pPr>
      <w:rPr>
        <w:rFonts w:hint="default"/>
      </w:rPr>
    </w:lvl>
    <w:lvl w:ilvl="2" w:tplc="893E8BD4"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B16CE804">
      <w:numFmt w:val="bullet"/>
      <w:lvlText w:val="•"/>
      <w:lvlJc w:val="left"/>
      <w:pPr>
        <w:ind w:left="3468" w:hanging="360"/>
      </w:pPr>
      <w:rPr>
        <w:rFonts w:hint="default"/>
      </w:rPr>
    </w:lvl>
    <w:lvl w:ilvl="4" w:tplc="7DEC3FAC">
      <w:numFmt w:val="bullet"/>
      <w:lvlText w:val="•"/>
      <w:lvlJc w:val="left"/>
      <w:pPr>
        <w:ind w:left="4344" w:hanging="360"/>
      </w:pPr>
      <w:rPr>
        <w:rFonts w:hint="default"/>
      </w:rPr>
    </w:lvl>
    <w:lvl w:ilvl="5" w:tplc="FDBA752E"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F67C853C">
      <w:numFmt w:val="bullet"/>
      <w:lvlText w:val="•"/>
      <w:lvlJc w:val="left"/>
      <w:pPr>
        <w:ind w:left="6096" w:hanging="360"/>
      </w:pPr>
      <w:rPr>
        <w:rFonts w:hint="default"/>
      </w:rPr>
    </w:lvl>
    <w:lvl w:ilvl="7" w:tplc="EF809A06">
      <w:numFmt w:val="bullet"/>
      <w:lvlText w:val="•"/>
      <w:lvlJc w:val="left"/>
      <w:pPr>
        <w:ind w:left="6972" w:hanging="360"/>
      </w:pPr>
      <w:rPr>
        <w:rFonts w:hint="default"/>
      </w:rPr>
    </w:lvl>
    <w:lvl w:ilvl="8" w:tplc="436CDF28"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3" w15:restartNumberingAfterBreak="0">
    <w:nsid w:val="598B05BD"/>
    <w:multiLevelType w:val="hybridMultilevel"/>
    <w:tmpl w:val="90C2FBB0"/>
    <w:lvl w:ilvl="0" w:tplc="31F63B74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233E612A">
      <w:numFmt w:val="bullet"/>
      <w:lvlText w:val="•"/>
      <w:lvlJc w:val="left"/>
      <w:pPr>
        <w:ind w:left="1716" w:hanging="360"/>
      </w:pPr>
      <w:rPr>
        <w:rFonts w:hint="default"/>
      </w:rPr>
    </w:lvl>
    <w:lvl w:ilvl="2" w:tplc="FE800E8C"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85B6F6E8">
      <w:numFmt w:val="bullet"/>
      <w:lvlText w:val="•"/>
      <w:lvlJc w:val="left"/>
      <w:pPr>
        <w:ind w:left="3468" w:hanging="360"/>
      </w:pPr>
      <w:rPr>
        <w:rFonts w:hint="default"/>
      </w:rPr>
    </w:lvl>
    <w:lvl w:ilvl="4" w:tplc="A39C24D0">
      <w:numFmt w:val="bullet"/>
      <w:lvlText w:val="•"/>
      <w:lvlJc w:val="left"/>
      <w:pPr>
        <w:ind w:left="4344" w:hanging="360"/>
      </w:pPr>
      <w:rPr>
        <w:rFonts w:hint="default"/>
      </w:rPr>
    </w:lvl>
    <w:lvl w:ilvl="5" w:tplc="8C6237AE"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9BBAA908">
      <w:numFmt w:val="bullet"/>
      <w:lvlText w:val="•"/>
      <w:lvlJc w:val="left"/>
      <w:pPr>
        <w:ind w:left="6096" w:hanging="360"/>
      </w:pPr>
      <w:rPr>
        <w:rFonts w:hint="default"/>
      </w:rPr>
    </w:lvl>
    <w:lvl w:ilvl="7" w:tplc="1DACB482">
      <w:numFmt w:val="bullet"/>
      <w:lvlText w:val="•"/>
      <w:lvlJc w:val="left"/>
      <w:pPr>
        <w:ind w:left="6972" w:hanging="360"/>
      </w:pPr>
      <w:rPr>
        <w:rFonts w:hint="default"/>
      </w:rPr>
    </w:lvl>
    <w:lvl w:ilvl="8" w:tplc="852EA6CA"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4" w15:restartNumberingAfterBreak="0">
    <w:nsid w:val="6C6947A6"/>
    <w:multiLevelType w:val="hybridMultilevel"/>
    <w:tmpl w:val="DC7E82B4"/>
    <w:lvl w:ilvl="0" w:tplc="AE322E28">
      <w:start w:val="1"/>
      <w:numFmt w:val="upperLetter"/>
      <w:lvlText w:val="%1."/>
      <w:lvlJc w:val="left"/>
      <w:pPr>
        <w:ind w:left="415" w:hanging="29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F8A6A342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2" w:tplc="8E561A94">
      <w:numFmt w:val="bullet"/>
      <w:lvlText w:val="•"/>
      <w:lvlJc w:val="left"/>
      <w:pPr>
        <w:ind w:left="1813" w:hanging="360"/>
      </w:pPr>
      <w:rPr>
        <w:rFonts w:hint="default"/>
      </w:rPr>
    </w:lvl>
    <w:lvl w:ilvl="3" w:tplc="095E966E">
      <w:numFmt w:val="bullet"/>
      <w:lvlText w:val="•"/>
      <w:lvlJc w:val="left"/>
      <w:pPr>
        <w:ind w:left="2786" w:hanging="360"/>
      </w:pPr>
      <w:rPr>
        <w:rFonts w:hint="default"/>
      </w:rPr>
    </w:lvl>
    <w:lvl w:ilvl="4" w:tplc="A1FE16FE">
      <w:numFmt w:val="bullet"/>
      <w:lvlText w:val="•"/>
      <w:lvlJc w:val="left"/>
      <w:pPr>
        <w:ind w:left="3760" w:hanging="360"/>
      </w:pPr>
      <w:rPr>
        <w:rFonts w:hint="default"/>
      </w:rPr>
    </w:lvl>
    <w:lvl w:ilvl="5" w:tplc="945272CE">
      <w:numFmt w:val="bullet"/>
      <w:lvlText w:val="•"/>
      <w:lvlJc w:val="left"/>
      <w:pPr>
        <w:ind w:left="4733" w:hanging="360"/>
      </w:pPr>
      <w:rPr>
        <w:rFonts w:hint="default"/>
      </w:rPr>
    </w:lvl>
    <w:lvl w:ilvl="6" w:tplc="B46E9724">
      <w:numFmt w:val="bullet"/>
      <w:lvlText w:val="•"/>
      <w:lvlJc w:val="left"/>
      <w:pPr>
        <w:ind w:left="5706" w:hanging="360"/>
      </w:pPr>
      <w:rPr>
        <w:rFonts w:hint="default"/>
      </w:rPr>
    </w:lvl>
    <w:lvl w:ilvl="7" w:tplc="B5062496">
      <w:numFmt w:val="bullet"/>
      <w:lvlText w:val="•"/>
      <w:lvlJc w:val="left"/>
      <w:pPr>
        <w:ind w:left="6680" w:hanging="360"/>
      </w:pPr>
      <w:rPr>
        <w:rFonts w:hint="default"/>
      </w:rPr>
    </w:lvl>
    <w:lvl w:ilvl="8" w:tplc="05FE32CA">
      <w:numFmt w:val="bullet"/>
      <w:lvlText w:val="•"/>
      <w:lvlJc w:val="left"/>
      <w:pPr>
        <w:ind w:left="7653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ownScott, Jennifer">
    <w15:presenceInfo w15:providerId="AD" w15:userId="S-1-5-21-2589800181-1723214923-4271176276-202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F89"/>
    <w:rsid w:val="00031EC8"/>
    <w:rsid w:val="00175782"/>
    <w:rsid w:val="00270278"/>
    <w:rsid w:val="00371F89"/>
    <w:rsid w:val="003B3800"/>
    <w:rsid w:val="003B6F5C"/>
    <w:rsid w:val="003D7146"/>
    <w:rsid w:val="004366C7"/>
    <w:rsid w:val="00535A03"/>
    <w:rsid w:val="00617FDB"/>
    <w:rsid w:val="006544A1"/>
    <w:rsid w:val="006C5002"/>
    <w:rsid w:val="00751CCA"/>
    <w:rsid w:val="00793EEA"/>
    <w:rsid w:val="007E1821"/>
    <w:rsid w:val="00814A07"/>
    <w:rsid w:val="00814B01"/>
    <w:rsid w:val="00822A90"/>
    <w:rsid w:val="0097540E"/>
    <w:rsid w:val="00A2542F"/>
    <w:rsid w:val="00A278AB"/>
    <w:rsid w:val="00A925AD"/>
    <w:rsid w:val="00B76964"/>
    <w:rsid w:val="00C15F6B"/>
    <w:rsid w:val="00CA614B"/>
    <w:rsid w:val="00DB0C2B"/>
    <w:rsid w:val="00E0213E"/>
    <w:rsid w:val="00EC0B5F"/>
    <w:rsid w:val="00F56B7A"/>
    <w:rsid w:val="00FE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3E7316"/>
  <w15:docId w15:val="{730B0431-408A-49B5-B61C-A0A0D6933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9"/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40" w:hanging="360"/>
    </w:pPr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50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00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jenniferbrownscott@fws.gov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Company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BrownScott, Jennifer</dc:creator>
  <cp:lastModifiedBy>Stenvall, Charlie</cp:lastModifiedBy>
  <cp:revision>2</cp:revision>
  <dcterms:created xsi:type="dcterms:W3CDTF">2019-02-11T23:08:00Z</dcterms:created>
  <dcterms:modified xsi:type="dcterms:W3CDTF">2019-02-11T23:08:00Z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2018-04-04T00:00:00Z</vt:filetime>
  </property>
  <property fmtid="{D5CDD505-2E9C-101B-9397-08002B2CF9AE}" pid="3" name="Creator">
    <vt:lpwstr>Canon iR3225                    </vt:lpwstr>
  </property>
  <property fmtid="{D5CDD505-2E9C-101B-9397-08002B2CF9AE}" pid="4" name="LastSaved">
    <vt:filetime>2019-02-07T00:00:00Z</vt:filetime>
  </property>
</Properties>
</file>